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E23D6">
            <w:rPr>
              <w:b/>
              <w:sz w:val="40"/>
              <w:szCs w:val="20"/>
            </w:rPr>
            <w:t>28</w:t>
          </w:r>
        </w:sdtContent>
      </w:sdt>
    </w:p>
    <w:p w14:paraId="4DEF5133" w14:textId="1154A50C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285164468"/>
          <w:placeholder>
            <w:docPart w:val="010BC41FE1AE46EDB2A9C0781A58748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675BAB">
              <w:rPr>
                <w:b/>
                <w:sz w:val="32"/>
                <w:szCs w:val="32"/>
              </w:rPr>
              <w:delText>5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FE23D6">
              <w:rPr>
                <w:b/>
                <w:sz w:val="32"/>
                <w:szCs w:val="32"/>
              </w:rPr>
              <w:t>6</w:t>
            </w:r>
          </w:ins>
          <w:customXmlInsRangeStart w:id="6" w:author="Autor"/>
        </w:sdtContent>
      </w:sdt>
      <w:customXmlInsRangeEnd w:id="6"/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7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8">
          <w:tblGrid>
            <w:gridCol w:w="2268"/>
            <w:gridCol w:w="6696"/>
          </w:tblGrid>
        </w:tblGridChange>
      </w:tblGrid>
      <w:tr w:rsidR="009836CF" w:rsidRPr="009836CF" w14:paraId="02D6E45A" w14:textId="77777777" w:rsidTr="00FE23D6">
        <w:tc>
          <w:tcPr>
            <w:tcW w:w="2268" w:type="dxa"/>
            <w:shd w:val="clear" w:color="auto" w:fill="B2A1C7" w:themeFill="accent4" w:themeFillTint="99"/>
            <w:tcPrChange w:id="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FE23D6">
        <w:tc>
          <w:tcPr>
            <w:tcW w:w="2268" w:type="dxa"/>
            <w:shd w:val="clear" w:color="auto" w:fill="B2A1C7" w:themeFill="accent4" w:themeFillTint="99"/>
            <w:tcPrChange w:id="1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FE23D6">
        <w:tc>
          <w:tcPr>
            <w:tcW w:w="2268" w:type="dxa"/>
            <w:shd w:val="clear" w:color="auto" w:fill="B2A1C7" w:themeFill="accent4" w:themeFillTint="99"/>
            <w:tcPrChange w:id="1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FE23D6">
        <w:tc>
          <w:tcPr>
            <w:tcW w:w="2268" w:type="dxa"/>
            <w:shd w:val="clear" w:color="auto" w:fill="B2A1C7" w:themeFill="accent4" w:themeFillTint="99"/>
            <w:tcPrChange w:id="1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FE23D6">
        <w:tc>
          <w:tcPr>
            <w:tcW w:w="2268" w:type="dxa"/>
            <w:shd w:val="clear" w:color="auto" w:fill="B2A1C7" w:themeFill="accent4" w:themeFillTint="99"/>
            <w:tcPrChange w:id="1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  <w:tcPrChange w:id="18" w:author="Autor">
                  <w:tcPr>
                    <w:tcW w:w="6696" w:type="dxa"/>
                    <w:shd w:val="clear" w:color="auto" w:fill="B2A1C7" w:themeFill="accent4" w:themeFillTint="99"/>
                  </w:tcPr>
                </w:tcPrChange>
              </w:tcPr>
              <w:p w14:paraId="4FE4805D" w14:textId="77777777" w:rsidR="009836CF" w:rsidRPr="009836CF" w:rsidRDefault="00FE23D6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FE23D6">
        <w:tc>
          <w:tcPr>
            <w:tcW w:w="2268" w:type="dxa"/>
            <w:shd w:val="clear" w:color="auto" w:fill="B2A1C7" w:themeFill="accent4" w:themeFillTint="99"/>
            <w:tcPrChange w:id="1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E5BFAEE" w14:textId="24D2592D" w:rsidR="009836CF" w:rsidRPr="009836CF" w:rsidRDefault="00985249" w:rsidP="00D31D34">
            <w:pPr>
              <w:jc w:val="both"/>
              <w:rPr>
                <w:szCs w:val="20"/>
              </w:rPr>
            </w:pPr>
            <w:customXmlDelRangeStart w:id="21" w:author="Autor"/>
            <w:sdt>
              <w:sdtPr>
                <w:rPr>
                  <w:szCs w:val="20"/>
                </w:rPr>
                <w:id w:val="-292055607"/>
                <w:placeholder>
                  <w:docPart w:val="42F4D5D053DC42E99BE08CF3CDA3E31E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1"/>
                <w:del w:id="22" w:author="Autor">
                  <w:r w:rsidR="00D31D34">
                    <w:rPr>
                      <w:szCs w:val="20"/>
                    </w:rPr>
                    <w:delText>30.04.2018</w:delText>
                  </w:r>
                </w:del>
                <w:customXmlDelRangeStart w:id="23" w:author="Autor"/>
              </w:sdtContent>
            </w:sdt>
            <w:customXmlDelRangeEnd w:id="23"/>
            <w:customXmlInsRangeStart w:id="24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4"/>
                <w:ins w:id="25" w:author="Autor">
                  <w:del w:id="26" w:author="Autor">
                    <w:r w:rsidR="00FE23D6" w:rsidDel="00FE23D6">
                      <w:rPr>
                        <w:szCs w:val="20"/>
                      </w:rPr>
                      <w:delText>31.10.2018</w:delText>
                    </w:r>
                  </w:del>
                  <w:r w:rsidR="00FE23D6">
                    <w:rPr>
                      <w:szCs w:val="20"/>
                    </w:rPr>
                    <w:t>31.10.2018</w:t>
                  </w:r>
                </w:ins>
                <w:customXmlInsRangeStart w:id="27" w:author="Autor"/>
              </w:sdtContent>
            </w:sdt>
            <w:customXmlInsRangeEnd w:id="27"/>
          </w:p>
        </w:tc>
      </w:tr>
      <w:tr w:rsidR="009836CF" w:rsidRPr="009836CF" w14:paraId="3FB6CE39" w14:textId="77777777" w:rsidTr="00FE23D6">
        <w:tc>
          <w:tcPr>
            <w:tcW w:w="2268" w:type="dxa"/>
            <w:shd w:val="clear" w:color="auto" w:fill="B2A1C7" w:themeFill="accent4" w:themeFillTint="99"/>
            <w:tcPrChange w:id="28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9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7862143" w14:textId="242D7B03" w:rsidR="009836CF" w:rsidRPr="009836CF" w:rsidRDefault="00985249" w:rsidP="00D31D34">
            <w:pPr>
              <w:jc w:val="both"/>
              <w:rPr>
                <w:szCs w:val="20"/>
              </w:rPr>
            </w:pPr>
            <w:customXmlDelRangeStart w:id="30" w:author="Autor"/>
            <w:sdt>
              <w:sdtPr>
                <w:rPr>
                  <w:szCs w:val="20"/>
                </w:rPr>
                <w:id w:val="440428648"/>
                <w:placeholder>
                  <w:docPart w:val="D184E56E0F544DB687908316E0DD94AF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0"/>
                <w:del w:id="31" w:author="Autor">
                  <w:r w:rsidR="00D31D34">
                    <w:rPr>
                      <w:szCs w:val="20"/>
                    </w:rPr>
                    <w:delText>30.04.2018</w:delText>
                  </w:r>
                </w:del>
                <w:customXmlDelRangeStart w:id="32" w:author="Autor"/>
              </w:sdtContent>
            </w:sdt>
            <w:customXmlDelRangeEnd w:id="32"/>
            <w:customXmlInsRangeStart w:id="33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3"/>
                <w:ins w:id="34" w:author="Autor">
                  <w:del w:id="35" w:author="Autor">
                    <w:r w:rsidR="00FE23D6" w:rsidDel="00FE23D6">
                      <w:rPr>
                        <w:szCs w:val="20"/>
                      </w:rPr>
                      <w:delText>31.10.2018</w:delText>
                    </w:r>
                  </w:del>
                  <w:r w:rsidR="00FE23D6">
                    <w:rPr>
                      <w:szCs w:val="20"/>
                    </w:rPr>
                    <w:t>31.10.2018</w:t>
                  </w:r>
                </w:ins>
                <w:customXmlInsRangeStart w:id="36" w:author="Autor"/>
              </w:sdtContent>
            </w:sdt>
            <w:customXmlInsRangeEnd w:id="36"/>
          </w:p>
        </w:tc>
      </w:tr>
      <w:tr w:rsidR="009836CF" w:rsidRPr="009836CF" w14:paraId="3906CEE6" w14:textId="77777777" w:rsidTr="00FE23D6">
        <w:tc>
          <w:tcPr>
            <w:tcW w:w="2268" w:type="dxa"/>
            <w:shd w:val="clear" w:color="auto" w:fill="B2A1C7" w:themeFill="accent4" w:themeFillTint="99"/>
            <w:tcPrChange w:id="3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3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A48DE28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del w:id="39" w:author="Autor">
        <w:r w:rsidRPr="00CA4F8B">
          <w:delText>časti</w:delText>
        </w:r>
      </w:del>
      <w:ins w:id="40" w:author="Autor">
        <w:r w:rsidR="002C07F1">
          <w:t>dokumenty</w:t>
        </w:r>
      </w:ins>
      <w:r w:rsidR="002C07F1">
        <w:t xml:space="preserve">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del w:id="41" w:author="Autor">
        <w:r w:rsidRPr="00CA4F8B">
          <w:delText>častí</w:delText>
        </w:r>
      </w:del>
      <w:ins w:id="42" w:author="Autor">
        <w:r w:rsidR="002C07F1">
          <w:t>dokumentov</w:t>
        </w:r>
      </w:ins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53B88" w14:textId="77777777" w:rsidR="00985249" w:rsidRDefault="00985249" w:rsidP="00B948E0">
      <w:r>
        <w:separator/>
      </w:r>
    </w:p>
  </w:endnote>
  <w:endnote w:type="continuationSeparator" w:id="0">
    <w:p w14:paraId="742DB4B9" w14:textId="77777777" w:rsidR="00985249" w:rsidRDefault="00985249" w:rsidP="00B948E0">
      <w:r>
        <w:continuationSeparator/>
      </w:r>
    </w:p>
  </w:endnote>
  <w:endnote w:type="continuationNotice" w:id="1">
    <w:p w14:paraId="42C89D7C" w14:textId="77777777" w:rsidR="00985249" w:rsidRDefault="009852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B2816" w14:textId="77777777" w:rsidR="00984CE5" w:rsidRDefault="00984CE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26EA1" w14:textId="77777777" w:rsidR="00627EA3" w:rsidRDefault="00627EA3" w:rsidP="00627EA3">
    <w:pPr>
      <w:pStyle w:val="Pta"/>
      <w:jc w:val="right"/>
      <w:rPr>
        <w:del w:id="54" w:author="Autor"/>
      </w:rPr>
    </w:pPr>
    <w:del w:id="55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3D8055" wp14:editId="757133B6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E6222" id="Rovná spojnica 2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54434291" w14:textId="324AEB9C" w:rsidR="00627EA3" w:rsidRDefault="00627EA3" w:rsidP="00627EA3">
    <w:pPr>
      <w:pStyle w:val="Pta"/>
      <w:jc w:val="right"/>
      <w:rPr>
        <w:ins w:id="56" w:author="Autor"/>
      </w:rPr>
    </w:pPr>
    <w:del w:id="57" w:author="Autor">
      <w:r w:rsidRPr="00627EA3">
        <w:rPr>
          <w:noProof/>
        </w:rPr>
        <w:drawing>
          <wp:anchor distT="0" distB="0" distL="114300" distR="114300" simplePos="0" relativeHeight="251665408" behindDoc="1" locked="0" layoutInCell="1" allowOverlap="1" wp14:anchorId="12D9D09F" wp14:editId="49250ED8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58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050B48" wp14:editId="7B8E895E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67ADD7" id="Rovná spojnica 4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335D8E71" w14:textId="6186B593" w:rsidR="00627EA3" w:rsidRDefault="00627EA3">
    <w:pPr>
      <w:pStyle w:val="Pta"/>
      <w:jc w:val="right"/>
    </w:pPr>
    <w:ins w:id="59" w:author="Autor">
      <w:r w:rsidRPr="00627EA3">
        <w:rPr>
          <w:noProof/>
        </w:rPr>
        <w:drawing>
          <wp:anchor distT="0" distB="0" distL="114300" distR="114300" simplePos="0" relativeHeight="251660288" behindDoc="1" locked="0" layoutInCell="1" allowOverlap="1" wp14:anchorId="2638CE8A" wp14:editId="6C58537B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E23D6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BEE6" w14:textId="77777777" w:rsidR="00984CE5" w:rsidRDefault="00984C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F6560" w14:textId="77777777" w:rsidR="00985249" w:rsidRDefault="00985249" w:rsidP="00B948E0">
      <w:r>
        <w:separator/>
      </w:r>
    </w:p>
  </w:footnote>
  <w:footnote w:type="continuationSeparator" w:id="0">
    <w:p w14:paraId="35EA8CE5" w14:textId="77777777" w:rsidR="00985249" w:rsidRDefault="00985249" w:rsidP="00B948E0">
      <w:r>
        <w:continuationSeparator/>
      </w:r>
    </w:p>
  </w:footnote>
  <w:footnote w:type="continuationNotice" w:id="1">
    <w:p w14:paraId="6F4A21BD" w14:textId="77777777" w:rsidR="00985249" w:rsidRDefault="009852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0B088" w14:textId="77777777" w:rsidR="00984CE5" w:rsidRDefault="00984CE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7BF8" w14:textId="77777777" w:rsidR="00627EA3" w:rsidRDefault="00627EA3" w:rsidP="00627EA3">
    <w:pPr>
      <w:pStyle w:val="Hlavika"/>
      <w:rPr>
        <w:del w:id="43" w:author="Autor"/>
      </w:rPr>
    </w:pPr>
    <w:del w:id="44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3AA2AD" wp14:editId="117F889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F616C" id="Rovná spojnica 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45" w:author="Autor"/>
  <w:sdt>
    <w:sdtPr>
      <w:rPr>
        <w:szCs w:val="20"/>
      </w:rPr>
      <w:id w:val="-1216577973"/>
      <w:placeholder>
        <w:docPart w:val="C5C7AECF20B44791987848A9FF3EF8BF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5"/>
      <w:p w14:paraId="218A8FE3" w14:textId="77777777" w:rsidR="00627EA3" w:rsidRDefault="00D31D34" w:rsidP="00627EA3">
        <w:pPr>
          <w:pStyle w:val="Hlavika"/>
          <w:rPr>
            <w:del w:id="46" w:author="Autor"/>
            <w:noProof/>
          </w:rPr>
        </w:pPr>
        <w:del w:id="47" w:author="Autor">
          <w:r>
            <w:rPr>
              <w:szCs w:val="20"/>
            </w:rPr>
            <w:delText>30.04.2018</w:delText>
          </w:r>
        </w:del>
      </w:p>
      <w:customXmlDelRangeStart w:id="48" w:author="Autor"/>
    </w:sdtContent>
  </w:sdt>
  <w:customXmlDelRangeEnd w:id="48"/>
  <w:p w14:paraId="2F55C696" w14:textId="5ADE69B8" w:rsidR="00627EA3" w:rsidRDefault="00627EA3" w:rsidP="00627EA3">
    <w:pPr>
      <w:pStyle w:val="Hlavika"/>
      <w:rPr>
        <w:ins w:id="49" w:author="Autor"/>
      </w:rPr>
    </w:pPr>
    <w:ins w:id="50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4B49C9" wp14:editId="215A94A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A8A6B1" id="Rovná spojnica 3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51" w:author="Autor"/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51"/>
      <w:p w14:paraId="08B025CA" w14:textId="7BF73417" w:rsidR="00627EA3" w:rsidRPr="00627EA3" w:rsidRDefault="0046079F" w:rsidP="00627EA3">
        <w:pPr>
          <w:pStyle w:val="Hlavika"/>
          <w:jc w:val="right"/>
        </w:pPr>
        <w:ins w:id="52" w:author="Autor">
          <w:r>
            <w:rPr>
              <w:szCs w:val="20"/>
            </w:rPr>
            <w:t>31.10.2018</w:t>
          </w:r>
        </w:ins>
      </w:p>
      <w:customXmlInsRangeStart w:id="53" w:author="Autor"/>
    </w:sdtContent>
  </w:sdt>
  <w:customXmlInsRangeEnd w:id="5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303C6" w14:textId="77777777" w:rsidR="00984CE5" w:rsidRDefault="00984CE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3E0"/>
    <w:rsid w:val="00047930"/>
    <w:rsid w:val="00050728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C07F1"/>
    <w:rsid w:val="002D65BD"/>
    <w:rsid w:val="002E3888"/>
    <w:rsid w:val="002E611C"/>
    <w:rsid w:val="002E7F32"/>
    <w:rsid w:val="002E7F66"/>
    <w:rsid w:val="0030366B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6079F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5527C"/>
    <w:rsid w:val="00561713"/>
    <w:rsid w:val="00572FC3"/>
    <w:rsid w:val="005800C7"/>
    <w:rsid w:val="00580A58"/>
    <w:rsid w:val="00586FDB"/>
    <w:rsid w:val="005B49EF"/>
    <w:rsid w:val="005F0546"/>
    <w:rsid w:val="005F5B71"/>
    <w:rsid w:val="00620D4E"/>
    <w:rsid w:val="00622D7A"/>
    <w:rsid w:val="00623C4C"/>
    <w:rsid w:val="00627EA3"/>
    <w:rsid w:val="00631964"/>
    <w:rsid w:val="006479DF"/>
    <w:rsid w:val="00660DCB"/>
    <w:rsid w:val="00671188"/>
    <w:rsid w:val="006719A0"/>
    <w:rsid w:val="00675BAB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C3030"/>
    <w:rsid w:val="007D3FBD"/>
    <w:rsid w:val="007F0D9A"/>
    <w:rsid w:val="00801225"/>
    <w:rsid w:val="0084743A"/>
    <w:rsid w:val="008743E6"/>
    <w:rsid w:val="008806AC"/>
    <w:rsid w:val="008A710C"/>
    <w:rsid w:val="008C271F"/>
    <w:rsid w:val="008D0F9C"/>
    <w:rsid w:val="008F2627"/>
    <w:rsid w:val="0090110D"/>
    <w:rsid w:val="00911D80"/>
    <w:rsid w:val="00926284"/>
    <w:rsid w:val="00967C95"/>
    <w:rsid w:val="00977CF6"/>
    <w:rsid w:val="009836CF"/>
    <w:rsid w:val="00984CE5"/>
    <w:rsid w:val="00985249"/>
    <w:rsid w:val="009970E6"/>
    <w:rsid w:val="009B1EFE"/>
    <w:rsid w:val="009B421D"/>
    <w:rsid w:val="00A144AE"/>
    <w:rsid w:val="00A9254C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348A2"/>
    <w:rsid w:val="00C53567"/>
    <w:rsid w:val="00C6439D"/>
    <w:rsid w:val="00C77342"/>
    <w:rsid w:val="00C92BF0"/>
    <w:rsid w:val="00C95E7D"/>
    <w:rsid w:val="00CA208E"/>
    <w:rsid w:val="00CB33DE"/>
    <w:rsid w:val="00CD3D13"/>
    <w:rsid w:val="00D05350"/>
    <w:rsid w:val="00D31D34"/>
    <w:rsid w:val="00D376DE"/>
    <w:rsid w:val="00D4354B"/>
    <w:rsid w:val="00D61BB6"/>
    <w:rsid w:val="00D77838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2907"/>
    <w:rsid w:val="00FC04A6"/>
    <w:rsid w:val="00FC0F30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F4D5D053DC42E99BE08CF3CDA3E3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1DD61-F2E6-4367-AF43-15ACF3A8BDE1}"/>
      </w:docPartPr>
      <w:docPartBody>
        <w:p w:rsidR="00000000" w:rsidRDefault="00C16CB5">
          <w:pPr>
            <w:pStyle w:val="42F4D5D053DC42E99BE08CF3CDA3E31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184E56E0F544DB687908316E0DD94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9A1D2-BA45-4789-B08C-9628895E8C8E}"/>
      </w:docPartPr>
      <w:docPartBody>
        <w:p w:rsidR="00000000" w:rsidRDefault="00C16CB5">
          <w:pPr>
            <w:pStyle w:val="D184E56E0F544DB687908316E0DD94A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010BC41FE1AE46EDB2A9C0781A5874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60EEDB-A3D4-4E69-88BA-CF3EF954F6AA}"/>
      </w:docPartPr>
      <w:docPartBody>
        <w:p w:rsidR="00000000" w:rsidRDefault="00FF3250">
          <w:pPr>
            <w:pStyle w:val="010BC41FE1AE46EDB2A9C0781A58748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5C7AECF20B44791987848A9FF3EF8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E982E-4CA8-4CC9-85AA-3421FC9A9287}"/>
      </w:docPartPr>
      <w:docPartBody>
        <w:p w:rsidR="00000000" w:rsidRDefault="00B12684">
          <w:pPr>
            <w:pStyle w:val="C5C7AECF20B44791987848A9FF3EF8BF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85CD2"/>
    <w:rsid w:val="000B3A71"/>
    <w:rsid w:val="000C3168"/>
    <w:rsid w:val="000D7C9F"/>
    <w:rsid w:val="000E30BC"/>
    <w:rsid w:val="000E6A21"/>
    <w:rsid w:val="000E7299"/>
    <w:rsid w:val="0011260D"/>
    <w:rsid w:val="0012437A"/>
    <w:rsid w:val="00140858"/>
    <w:rsid w:val="002C3A22"/>
    <w:rsid w:val="002D3EA4"/>
    <w:rsid w:val="003D2703"/>
    <w:rsid w:val="00500067"/>
    <w:rsid w:val="00616C33"/>
    <w:rsid w:val="006879DE"/>
    <w:rsid w:val="00695953"/>
    <w:rsid w:val="00735573"/>
    <w:rsid w:val="00762DE2"/>
    <w:rsid w:val="00783017"/>
    <w:rsid w:val="007B0128"/>
    <w:rsid w:val="008225C7"/>
    <w:rsid w:val="00845353"/>
    <w:rsid w:val="0085402B"/>
    <w:rsid w:val="00B12684"/>
    <w:rsid w:val="00B359D8"/>
    <w:rsid w:val="00C13AB4"/>
    <w:rsid w:val="00C16CB5"/>
    <w:rsid w:val="00CE2D99"/>
    <w:rsid w:val="00D57BBE"/>
    <w:rsid w:val="00D71FEB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42F4D5D053DC42E99BE08CF3CDA3E31E">
    <w:name w:val="42F4D5D053DC42E99BE08CF3CDA3E31E"/>
    <w:pPr>
      <w:spacing w:after="160" w:line="259" w:lineRule="auto"/>
    </w:pPr>
  </w:style>
  <w:style w:type="paragraph" w:customStyle="1" w:styleId="D184E56E0F544DB687908316E0DD94AF">
    <w:name w:val="D184E56E0F544DB687908316E0DD94AF"/>
    <w:pPr>
      <w:spacing w:after="160" w:line="259" w:lineRule="auto"/>
    </w:pPr>
  </w:style>
  <w:style w:type="paragraph" w:customStyle="1" w:styleId="010BC41FE1AE46EDB2A9C0781A587486">
    <w:name w:val="010BC41FE1AE46EDB2A9C0781A587486"/>
    <w:pPr>
      <w:spacing w:after="160" w:line="259" w:lineRule="auto"/>
    </w:pPr>
  </w:style>
  <w:style w:type="paragraph" w:customStyle="1" w:styleId="C5C7AECF20B44791987848A9FF3EF8BF">
    <w:name w:val="C5C7AECF20B44791987848A9FF3EF8B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17A1A-C622-45CA-9712-98E29028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2018-10-24T15:14:00Z</dcterms:created>
  <dcterms:modified xsi:type="dcterms:W3CDTF">2018-10-26T09:22:00Z</dcterms:modified>
</cp:coreProperties>
</file>